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B65A6" w14:textId="563D4E35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EF7B8D">
        <w:rPr>
          <w:rFonts w:ascii="Arial" w:hAnsi="Arial" w:cs="Arial"/>
          <w:b/>
          <w:sz w:val="20"/>
          <w:u w:val="single"/>
        </w:rPr>
        <w:t xml:space="preserve">Příloha </w:t>
      </w:r>
    </w:p>
    <w:p w14:paraId="7C77703C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0D19B353" w14:textId="51C8BA2A" w:rsidR="00BF5752" w:rsidRDefault="004D099D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Terénní vozidlo</w:t>
      </w:r>
      <w:r w:rsidR="00375CD0">
        <w:rPr>
          <w:rFonts w:ascii="Arial" w:hAnsi="Arial" w:cs="Arial"/>
          <w:b/>
          <w:sz w:val="20"/>
        </w:rPr>
        <w:t xml:space="preserve"> </w:t>
      </w:r>
      <w:r w:rsidR="003F5E1C">
        <w:rPr>
          <w:rFonts w:ascii="Arial" w:hAnsi="Arial" w:cs="Arial"/>
          <w:b/>
          <w:sz w:val="20"/>
        </w:rPr>
        <w:t xml:space="preserve">s max. zatížením tažného zařízení 3,5 t </w:t>
      </w:r>
      <w:r w:rsidR="00375CD0">
        <w:rPr>
          <w:rFonts w:ascii="Arial" w:hAnsi="Arial" w:cs="Arial"/>
          <w:b/>
          <w:sz w:val="20"/>
        </w:rPr>
        <w:t xml:space="preserve">- </w:t>
      </w:r>
      <w:r w:rsidR="00375CD0" w:rsidRPr="003D317C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1C9AC842" w14:textId="51474D43" w:rsidR="00666D13" w:rsidRDefault="00666D13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376BEEDD" w14:textId="77777777" w:rsidR="00666D13" w:rsidRDefault="00666D13" w:rsidP="0017131E">
      <w:pPr>
        <w:spacing w:after="0"/>
        <w:jc w:val="center"/>
        <w:rPr>
          <w:rFonts w:ascii="Arial" w:hAnsi="Arial" w:cs="Arial"/>
          <w:b/>
          <w:sz w:val="20"/>
        </w:rPr>
      </w:pPr>
    </w:p>
    <w:p w14:paraId="10B3D1C4" w14:textId="77777777" w:rsidR="00666D13" w:rsidRDefault="00666D13" w:rsidP="00666D13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C0148D9" w14:textId="77777777" w:rsidR="009657EA" w:rsidRPr="009A3B7E" w:rsidRDefault="009657EA" w:rsidP="009657EA">
      <w:pPr>
        <w:spacing w:after="0"/>
        <w:rPr>
          <w:rFonts w:ascii="Arial" w:hAnsi="Arial" w:cs="Arial"/>
          <w:b/>
          <w:bCs/>
          <w:szCs w:val="22"/>
        </w:rPr>
      </w:pPr>
    </w:p>
    <w:tbl>
      <w:tblPr>
        <w:tblW w:w="5317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"/>
        <w:gridCol w:w="3769"/>
        <w:gridCol w:w="1891"/>
        <w:gridCol w:w="1548"/>
        <w:gridCol w:w="2409"/>
      </w:tblGrid>
      <w:tr w:rsidR="009E498D" w:rsidRPr="009657EA" w14:paraId="248C3976" w14:textId="77777777" w:rsidTr="00666D13">
        <w:trPr>
          <w:trHeight w:val="861"/>
          <w:jc w:val="center"/>
        </w:trPr>
        <w:tc>
          <w:tcPr>
            <w:tcW w:w="1963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54B3C7" w14:textId="2BB3E6D3" w:rsidR="009E498D" w:rsidRPr="009657EA" w:rsidRDefault="00666D13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2074E" w14:textId="77777777" w:rsidR="009E498D" w:rsidRDefault="009E498D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  <w:p w14:paraId="74A9CF64" w14:textId="3D423E04" w:rsidR="009E498D" w:rsidRPr="009657EA" w:rsidRDefault="009E498D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8B27F9" w14:textId="2357A6E1" w:rsidR="009E498D" w:rsidRPr="009657EA" w:rsidRDefault="009E498D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8940EA" w14:textId="77777777" w:rsidR="009E498D" w:rsidRPr="009657EA" w:rsidRDefault="009E498D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666D13" w:rsidRPr="009657EA" w14:paraId="00F9F2A9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2851F49" w14:textId="77777777" w:rsidR="00666D13" w:rsidRPr="00AB6190" w:rsidRDefault="00666D13" w:rsidP="00666D1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Délka karoserie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4A57A5" w14:textId="52100EF7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5 300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FB162" w14:textId="2FB99308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4A5D1" w14:textId="78552754" w:rsidR="00666D13" w:rsidRPr="009657EA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F53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F53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66D13" w:rsidRPr="009657EA" w14:paraId="71FB9330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DEE58F" w14:textId="77777777" w:rsidR="00666D13" w:rsidRPr="00AB6190" w:rsidRDefault="00666D13" w:rsidP="00666D1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842D4A" w14:textId="195DF7D8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3 000 - 3 3000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E4F9" w14:textId="3728F678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91586" w14:textId="2DC98AC6" w:rsidR="00666D13" w:rsidRPr="009657EA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F53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F53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66D13" w:rsidRPr="009657EA" w14:paraId="50EA9DC0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B4A8CA6" w14:textId="616E57CB" w:rsidR="00666D13" w:rsidRPr="00AB6190" w:rsidRDefault="00666D13" w:rsidP="00666D1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</w:t>
            </w:r>
            <w:r>
              <w:rPr>
                <w:rFonts w:ascii="Arial" w:hAnsi="Arial" w:cs="Arial"/>
                <w:sz w:val="20"/>
              </w:rPr>
              <w:t>ířka karoserie se sklopenými zrcátky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EF910" w14:textId="471DCDBA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2 100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42B01" w14:textId="47FC4424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2A040" w14:textId="7935B361" w:rsidR="00666D13" w:rsidRPr="009657EA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F53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F53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66D13" w:rsidRPr="009657EA" w14:paraId="4935567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B2BB2C" w14:textId="77777777" w:rsidR="00666D13" w:rsidRPr="00FC1E12" w:rsidRDefault="00666D13" w:rsidP="00666D1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Výška nezatížené karoserie bez střešních lišt a příslušenství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A29F6" w14:textId="200B1E14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2 000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1FB52" w14:textId="512242D1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330D6" w14:textId="66AB5D78" w:rsidR="00666D13" w:rsidRPr="009657EA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F53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F53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66D13" w:rsidRPr="009657EA" w14:paraId="2C1F644F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E43BD99" w14:textId="77777777" w:rsidR="00666D13" w:rsidRPr="00FC1E12" w:rsidRDefault="00666D13" w:rsidP="00666D1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E1C60" w14:textId="63AD7C0B" w:rsidR="00666D13" w:rsidRPr="00F000A1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E1FBA" w14:textId="20FEA3C9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3D140" w14:textId="10260BD4" w:rsidR="00666D13" w:rsidRPr="009657EA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F53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F53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66D13" w:rsidRPr="009657EA" w14:paraId="0348A589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B57FF4B" w14:textId="429C37BF" w:rsidR="00666D13" w:rsidRPr="00FC1E12" w:rsidRDefault="00666D13" w:rsidP="00666D1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 xml:space="preserve">Využitelný objem nákladového prostoru </w:t>
            </w:r>
            <w:r>
              <w:rPr>
                <w:rFonts w:ascii="Arial" w:hAnsi="Arial" w:cs="Arial"/>
                <w:sz w:val="20"/>
              </w:rPr>
              <w:t>za druhou řadou sedadel</w:t>
            </w:r>
            <w:r w:rsidRPr="00FC1E12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20295E" w14:textId="078732E0" w:rsidR="00666D13" w:rsidRPr="00F000A1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 750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F0AE0" w14:textId="47BA962D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1341A" w14:textId="10C0E429" w:rsidR="00666D13" w:rsidRPr="009657EA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F53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F53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66D13" w:rsidRPr="009657EA" w14:paraId="6475FD41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7210EEA" w14:textId="3BCF2F10" w:rsidR="00666D13" w:rsidRPr="00575A2A" w:rsidRDefault="00666D13" w:rsidP="00666D13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575A2A">
              <w:rPr>
                <w:rFonts w:ascii="Arial" w:hAnsi="Arial" w:cs="Arial"/>
                <w:bCs/>
                <w:sz w:val="20"/>
              </w:rPr>
              <w:t>Světlá výška</w:t>
            </w:r>
            <w:r w:rsidRPr="00FC1E12">
              <w:rPr>
                <w:rFonts w:ascii="Arial" w:hAnsi="Arial" w:cs="Arial"/>
                <w:sz w:val="20"/>
              </w:rPr>
              <w:t xml:space="preserve"> </w:t>
            </w:r>
            <w:r w:rsidRPr="00FC1E12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FC1E12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B1A59" w14:textId="5D68EDB4" w:rsidR="00666D13" w:rsidRPr="00F000A1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 190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FB1AA" w14:textId="0A035E73" w:rsidR="00666D13" w:rsidRPr="00AB6190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F8F36" w14:textId="67FE735D" w:rsidR="00666D13" w:rsidRPr="009657EA" w:rsidRDefault="00666D13" w:rsidP="00666D1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F53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F53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E498D" w:rsidRPr="009657EA" w14:paraId="18469218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D81A385" w14:textId="77777777" w:rsidR="009E498D" w:rsidRPr="00FC1E12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704DB" w14:textId="31DADE04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max. 3 500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DA0C8" w14:textId="2717BBA9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DFCC2" w14:textId="1E70D8DE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3F10730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65F60AF" w14:textId="77777777" w:rsidR="009E498D" w:rsidRPr="00FC1E12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8048F" w14:textId="6EB82271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 750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20CD3" w14:textId="1B51E983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2D70B" w14:textId="2ED3D716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67A58573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F4DFA46" w14:textId="5325F2B7" w:rsidR="009E498D" w:rsidRPr="00AB6190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E098" w14:textId="42084AAF" w:rsidR="009E498D" w:rsidRPr="00F000A1" w:rsidRDefault="00666D13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12CE4" w14:textId="280B40C7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F547" w14:textId="7114BFFF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4B06F178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FD72C1" w14:textId="77777777" w:rsidR="009E498D" w:rsidRPr="00AB6190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5535A2" w14:textId="07E9B59F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DC737" w14:textId="688A2909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06D8A" w14:textId="316386ED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6489BE12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48AEA4" w14:textId="0BE64732" w:rsidR="009E498D" w:rsidRPr="00575A2A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575A2A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3A61" w14:textId="6FF52960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  110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87D32" w14:textId="167BEF69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7E0D9" w14:textId="5539CDF1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49A4FB56" w14:textId="77777777" w:rsidTr="00666D13">
        <w:trPr>
          <w:gridBefore w:val="1"/>
          <w:wBefore w:w="6" w:type="pct"/>
          <w:trHeight w:val="225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EE865CF" w14:textId="0F201972" w:rsidR="009E498D" w:rsidRPr="00FC1E12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Převodovka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C1E12">
              <w:rPr>
                <w:rFonts w:ascii="Arial" w:hAnsi="Arial" w:cs="Arial"/>
                <w:sz w:val="20"/>
              </w:rPr>
              <w:t>automatická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820EB" w14:textId="258018BD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D6208" w14:textId="36894A67" w:rsidR="009E498D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  <w:p w14:paraId="3C71A037" w14:textId="735AE197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C2ADB" w14:textId="4AEB76C2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0BA41868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4ADBBF" w14:textId="77777777" w:rsidR="009E498D" w:rsidRPr="00AB6190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Uzávěrka diferenciálu zadní nápravy,</w:t>
            </w:r>
            <w:r w:rsidRPr="004D099D">
              <w:rPr>
                <w:rFonts w:ascii="Arial" w:hAnsi="Arial" w:cs="Arial"/>
                <w:sz w:val="20"/>
              </w:rPr>
              <w:t xml:space="preserve"> mechanická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E314A9" w14:textId="69129BD8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83E32" w14:textId="2C1467E9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6F3CE" w14:textId="653118E8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1C5AF34B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148F6D8" w14:textId="77777777" w:rsidR="009E498D" w:rsidRPr="00AB6190" w:rsidRDefault="009E498D" w:rsidP="006A19EE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</w:rPr>
              <w:t>řední nájezdový úhel vozidla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7BC8FA" w14:textId="06AD7236" w:rsidR="009E498D" w:rsidRPr="00F000A1" w:rsidRDefault="009E498D" w:rsidP="00C461E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 29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6C4E4" w14:textId="6731E06E" w:rsidR="009E498D" w:rsidRPr="00AB6190" w:rsidRDefault="009E498D" w:rsidP="006A19EE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8C45B5" w14:textId="29EA1458" w:rsidR="009E498D" w:rsidRDefault="009E498D" w:rsidP="006A19EE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50811BD2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34431C" w14:textId="77777777" w:rsidR="009E498D" w:rsidRPr="00AB6190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FD684E" w14:textId="5B13DF0F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 25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DC182" w14:textId="39ECE441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57909" w14:textId="760C154D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3BE7CA45" w14:textId="77777777" w:rsidTr="00666D13">
        <w:trPr>
          <w:gridBefore w:val="1"/>
          <w:wBefore w:w="6" w:type="pct"/>
          <w:trHeight w:val="287"/>
          <w:jc w:val="center"/>
        </w:trPr>
        <w:tc>
          <w:tcPr>
            <w:tcW w:w="19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5210F" w14:textId="77777777" w:rsidR="009E498D" w:rsidRPr="00AB6190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915EE7" w14:textId="7462DA0D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 16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82E5" w14:textId="5829CC59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F590B" w14:textId="72300B82" w:rsidR="009E498D" w:rsidRPr="009657EA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E498D" w:rsidRPr="009657EA" w14:paraId="09FDDE9E" w14:textId="77777777" w:rsidTr="00666D13">
        <w:trPr>
          <w:gridBefore w:val="1"/>
          <w:wBefore w:w="6" w:type="pct"/>
          <w:trHeight w:val="287"/>
          <w:jc w:val="center"/>
        </w:trPr>
        <w:tc>
          <w:tcPr>
            <w:tcW w:w="19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2EAEF7" w14:textId="2F15B2B1" w:rsidR="009E498D" w:rsidRDefault="009E498D" w:rsidP="006A19EE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Emisa CO2 dle WLTP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4BE7BD" w14:textId="5010E31B" w:rsidR="009E498D" w:rsidRPr="00F000A1" w:rsidRDefault="009E498D" w:rsidP="00C461E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max. 250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61CD3" w14:textId="55CB0BA0" w:rsidR="009E498D" w:rsidRPr="00AB6190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g/km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C71FD" w14:textId="38366500" w:rsidR="009E498D" w:rsidRPr="00F00495" w:rsidRDefault="009E498D" w:rsidP="006A19EE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F0049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0049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58085A97" w14:textId="77777777" w:rsidTr="00666D13">
        <w:trPr>
          <w:gridBefore w:val="1"/>
          <w:wBefore w:w="6" w:type="pct"/>
          <w:trHeight w:val="287"/>
          <w:jc w:val="center"/>
          <w:ins w:id="0" w:author="Kotolanová, Nicola" w:date="2022-12-12T13:41:00Z"/>
        </w:trPr>
        <w:tc>
          <w:tcPr>
            <w:tcW w:w="19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01EB24" w14:textId="31B699F7" w:rsidR="00816E7C" w:rsidRDefault="00816E7C" w:rsidP="00816E7C">
            <w:pPr>
              <w:shd w:val="clear" w:color="auto" w:fill="FFFFFF" w:themeFill="background1"/>
              <w:spacing w:after="0"/>
              <w:rPr>
                <w:ins w:id="1" w:author="Kotolanová, Nicola" w:date="2022-12-12T13:41:00Z"/>
                <w:rFonts w:ascii="Arial" w:hAnsi="Arial" w:cs="Arial"/>
                <w:sz w:val="20"/>
              </w:rPr>
            </w:pPr>
            <w:ins w:id="2" w:author="Kotolanová, Nicola" w:date="2022-12-12T13:41:00Z">
              <w:r>
                <w:rPr>
                  <w:rFonts w:ascii="Arial" w:hAnsi="Arial" w:cs="Arial"/>
                  <w:sz w:val="20"/>
                </w:rPr>
                <w:t>Emisní norma platná v době dodání vozidla</w:t>
              </w:r>
            </w:ins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69887" w14:textId="2B391A1B" w:rsidR="00816E7C" w:rsidRPr="00F000A1" w:rsidRDefault="00816E7C" w:rsidP="00816E7C">
            <w:pPr>
              <w:shd w:val="clear" w:color="auto" w:fill="FFFFFF" w:themeFill="background1"/>
              <w:spacing w:after="0"/>
              <w:jc w:val="center"/>
              <w:rPr>
                <w:ins w:id="3" w:author="Kotolanová, Nicola" w:date="2022-12-12T13:41:00Z"/>
                <w:rFonts w:ascii="Arial" w:hAnsi="Arial" w:cs="Arial"/>
                <w:color w:val="000000"/>
                <w:sz w:val="20"/>
              </w:rPr>
            </w:pPr>
            <w:ins w:id="4" w:author="Kotolanová, Nicola" w:date="2022-12-12T13:41:00Z">
              <w:r>
                <w:rPr>
                  <w:rFonts w:ascii="Arial" w:hAnsi="Arial" w:cs="Arial"/>
                  <w:color w:val="000000"/>
                  <w:sz w:val="20"/>
                </w:rPr>
                <w:t>min. EURO 6</w:t>
              </w:r>
            </w:ins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61B5C" w14:textId="20F99A88" w:rsidR="00816E7C" w:rsidRDefault="00816E7C" w:rsidP="00816E7C">
            <w:pPr>
              <w:shd w:val="clear" w:color="auto" w:fill="FFFFFF" w:themeFill="background1"/>
              <w:spacing w:after="0"/>
              <w:jc w:val="center"/>
              <w:rPr>
                <w:ins w:id="5" w:author="Kotolanová, Nicola" w:date="2022-12-12T13:41:00Z"/>
                <w:rFonts w:ascii="Arial" w:hAnsi="Arial" w:cs="Arial"/>
                <w:color w:val="000000"/>
                <w:sz w:val="20"/>
              </w:rPr>
            </w:pPr>
            <w:ins w:id="6" w:author="Kotolanová, Nicola" w:date="2022-12-12T13:41:00Z">
              <w:r w:rsidRPr="00AB6190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C44142" w14:textId="22AA1891" w:rsidR="00816E7C" w:rsidRPr="00F00495" w:rsidRDefault="00816E7C" w:rsidP="00816E7C">
            <w:pPr>
              <w:shd w:val="clear" w:color="auto" w:fill="FFFFFF" w:themeFill="background1"/>
              <w:spacing w:after="0"/>
              <w:jc w:val="center"/>
              <w:rPr>
                <w:ins w:id="7" w:author="Kotolanová, Nicola" w:date="2022-12-12T13:41:00Z"/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ins w:id="8" w:author="Kotolanová, Nicola" w:date="2022-12-12T13:41:00Z">
              <w:r w:rsidRPr="002F4954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2F4954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2F4954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816E7C" w:rsidRPr="009657EA" w14:paraId="11F27385" w14:textId="77777777" w:rsidTr="00666D13">
        <w:trPr>
          <w:gridBefore w:val="1"/>
          <w:wBefore w:w="6" w:type="pct"/>
          <w:trHeight w:val="287"/>
          <w:jc w:val="center"/>
          <w:ins w:id="9" w:author="Kotolanová, Nicola" w:date="2022-12-12T13:41:00Z"/>
        </w:trPr>
        <w:tc>
          <w:tcPr>
            <w:tcW w:w="19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8C1136" w14:textId="15513FD2" w:rsidR="00816E7C" w:rsidRDefault="00816E7C" w:rsidP="00816E7C">
            <w:pPr>
              <w:shd w:val="clear" w:color="auto" w:fill="FFFFFF" w:themeFill="background1"/>
              <w:spacing w:after="0"/>
              <w:rPr>
                <w:ins w:id="10" w:author="Kotolanová, Nicola" w:date="2022-12-12T13:41:00Z"/>
                <w:rFonts w:ascii="Arial" w:hAnsi="Arial" w:cs="Arial"/>
                <w:sz w:val="20"/>
              </w:rPr>
            </w:pPr>
            <w:ins w:id="11" w:author="Kotolanová, Nicola" w:date="2022-12-12T13:41:00Z">
              <w:r>
                <w:rPr>
                  <w:rFonts w:ascii="Arial" w:hAnsi="Arial" w:cs="Arial"/>
                  <w:sz w:val="20"/>
                </w:rPr>
                <w:t xml:space="preserve">Spotřeba </w:t>
              </w:r>
              <w:r w:rsidR="00403665">
                <w:rPr>
                  <w:rFonts w:ascii="Arial" w:hAnsi="Arial" w:cs="Arial"/>
                  <w:sz w:val="20"/>
                </w:rPr>
                <w:t>PHM pro kombinovaný provoz dle TP</w:t>
              </w:r>
            </w:ins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7D1B75" w14:textId="167E5818" w:rsidR="00816E7C" w:rsidRPr="00F000A1" w:rsidRDefault="00403665" w:rsidP="00816E7C">
            <w:pPr>
              <w:shd w:val="clear" w:color="auto" w:fill="FFFFFF" w:themeFill="background1"/>
              <w:spacing w:after="0"/>
              <w:jc w:val="center"/>
              <w:rPr>
                <w:ins w:id="12" w:author="Kotolanová, Nicola" w:date="2022-12-12T13:41:00Z"/>
                <w:rFonts w:ascii="Arial" w:hAnsi="Arial" w:cs="Arial"/>
                <w:color w:val="000000"/>
                <w:sz w:val="20"/>
              </w:rPr>
            </w:pPr>
            <w:ins w:id="13" w:author="Kotolanová, Nicola" w:date="2022-12-12T13:41:00Z">
              <w:r>
                <w:rPr>
                  <w:rFonts w:ascii="Arial" w:hAnsi="Arial" w:cs="Arial"/>
                  <w:color w:val="000000"/>
                  <w:sz w:val="20"/>
                </w:rPr>
                <w:t>v souladu s přílohou č. 2 nařízení vlády č. 173/2016 Sb.</w:t>
              </w:r>
            </w:ins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3455A" w14:textId="712C5966" w:rsidR="00816E7C" w:rsidRDefault="00816E7C" w:rsidP="00816E7C">
            <w:pPr>
              <w:shd w:val="clear" w:color="auto" w:fill="FFFFFF" w:themeFill="background1"/>
              <w:spacing w:after="0"/>
              <w:jc w:val="center"/>
              <w:rPr>
                <w:ins w:id="14" w:author="Kotolanová, Nicola" w:date="2022-12-12T13:41:00Z"/>
                <w:rFonts w:ascii="Arial" w:hAnsi="Arial" w:cs="Arial"/>
                <w:color w:val="000000"/>
                <w:sz w:val="20"/>
              </w:rPr>
            </w:pPr>
            <w:ins w:id="15" w:author="Kotolanová, Nicola" w:date="2022-12-12T13:41:00Z">
              <w:r w:rsidRPr="00AB6190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D84C42" w14:textId="4D6E97E3" w:rsidR="00816E7C" w:rsidRPr="00F00495" w:rsidRDefault="00816E7C" w:rsidP="00816E7C">
            <w:pPr>
              <w:shd w:val="clear" w:color="auto" w:fill="FFFFFF" w:themeFill="background1"/>
              <w:spacing w:after="0"/>
              <w:jc w:val="center"/>
              <w:rPr>
                <w:ins w:id="16" w:author="Kotolanová, Nicola" w:date="2022-12-12T13:41:00Z"/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ins w:id="17" w:author="Kotolanová, Nicola" w:date="2022-12-12T13:41:00Z">
              <w:r w:rsidRPr="002F4954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2F4954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2F4954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816E7C" w:rsidRPr="009657EA" w14:paraId="3F88B2BF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324DB5E" w14:textId="77777777" w:rsidR="00816E7C" w:rsidRPr="00AB6190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B8504" w14:textId="29C31AFF" w:rsidR="00816E7C" w:rsidRPr="00F000A1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min.80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79D84" w14:textId="1B506B27" w:rsidR="00816E7C" w:rsidRPr="00AB6190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2B223" w14:textId="0176AEF0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18A008FE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3E0E8B" w14:textId="77777777" w:rsidR="00816E7C" w:rsidRPr="00AB6190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lastRenderedPageBreak/>
              <w:t>Barva vozidla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3B812" w14:textId="47C89E6F" w:rsidR="00816E7C" w:rsidRPr="00F000A1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00A1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BDDBE" w14:textId="404A3FF0" w:rsidR="00816E7C" w:rsidRPr="00AB6190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768382" w14:textId="4D21BB02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102895DF" w14:textId="77777777" w:rsidTr="00666D13">
        <w:trPr>
          <w:gridBefore w:val="1"/>
          <w:wBefore w:w="6" w:type="pct"/>
          <w:trHeight w:val="305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4E85A801" w14:textId="2F035634" w:rsidR="00816E7C" w:rsidRPr="00AB6190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4D099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min. </w:t>
            </w:r>
            <w:r w:rsidRPr="004D099D">
              <w:rPr>
                <w:rFonts w:ascii="Arial" w:hAnsi="Arial" w:cs="Arial"/>
                <w:sz w:val="20"/>
              </w:rPr>
              <w:t xml:space="preserve">17"  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968758" w14:textId="57E72EDD" w:rsidR="00816E7C" w:rsidRPr="00AB6190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47818" w14:textId="0C4322B1" w:rsidR="00816E7C" w:rsidRPr="00AB6190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FEC4A" w14:textId="5C0D04E2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32B14EF4" w14:textId="77777777" w:rsidTr="00666D13">
        <w:trPr>
          <w:gridBefore w:val="1"/>
          <w:wBefore w:w="6" w:type="pct"/>
          <w:trHeight w:val="416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36958F4E" w14:textId="77777777" w:rsidR="00816E7C" w:rsidRPr="00AB6190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C5DE9" w14:textId="43F513BB" w:rsidR="00816E7C" w:rsidRPr="00AB6190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7D198" w14:textId="181A94D5" w:rsidR="00816E7C" w:rsidRPr="00AB6190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076FB" w14:textId="36F69703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F49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6DB0E823" w14:textId="77777777" w:rsidTr="00666D13">
        <w:trPr>
          <w:gridBefore w:val="1"/>
          <w:wBefore w:w="6" w:type="pct"/>
          <w:trHeight w:val="753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572EC353" w14:textId="77777777" w:rsidR="00816E7C" w:rsidRPr="00AB6190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8E0654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5F9A23" w14:textId="4CEA81EB" w:rsidR="00816E7C" w:rsidRPr="008E0654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D344B" w14:textId="723A947E" w:rsidR="00816E7C" w:rsidRPr="00AB6190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0654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2BFDB4" w14:textId="54DBDF6C" w:rsidR="00816E7C" w:rsidRPr="008E0654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5746979F" w14:textId="77777777" w:rsidTr="00666D13">
        <w:trPr>
          <w:gridBefore w:val="1"/>
          <w:wBefore w:w="6" w:type="pct"/>
          <w:trHeight w:val="416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0EAF4F89" w14:textId="5CBAE4BA" w:rsidR="00816E7C" w:rsidRPr="008E0654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79C9B4" w14:textId="63A193D6" w:rsidR="00816E7C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AE632" w14:textId="77F1B355" w:rsidR="00816E7C" w:rsidRPr="008E0654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DDDBD1" w14:textId="1CD77CCE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699F3A8C" w14:textId="77777777" w:rsidTr="00666D13">
        <w:trPr>
          <w:gridBefore w:val="1"/>
          <w:wBefore w:w="6" w:type="pct"/>
          <w:trHeight w:val="416"/>
          <w:jc w:val="center"/>
        </w:trPr>
        <w:tc>
          <w:tcPr>
            <w:tcW w:w="19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07FD398" w14:textId="746A814A" w:rsidR="00816E7C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Přípustná hmotnost přívěsu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F4FA9" w14:textId="30AE509C" w:rsidR="00816E7C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3 500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EB3A3" w14:textId="2CF5CB27" w:rsidR="00816E7C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E51A7" w14:textId="33018177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2F6C1C5E" w14:textId="77777777" w:rsidTr="00666D13">
        <w:trPr>
          <w:gridBefore w:val="1"/>
          <w:wBefore w:w="6" w:type="pct"/>
          <w:trHeight w:val="416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DCCD1F" w14:textId="4F685F0B" w:rsidR="00816E7C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Hmotnost jízdní soupravy se musí rovnat celkové hmnotnosti vozidla a maximální přípustné hmotnosti přívěsu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CA49E4" w14:textId="6ECBE566" w:rsidR="00816E7C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E00F2" w14:textId="05F5765C" w:rsidR="00816E7C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2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73655" w14:textId="6A80815F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DF3D2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7148E155" w14:textId="77777777" w:rsidTr="00666D13">
        <w:trPr>
          <w:gridBefore w:val="1"/>
          <w:wBefore w:w="6" w:type="pct"/>
          <w:trHeight w:val="861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C66965" w14:textId="6BE4FFA6" w:rsidR="00816E7C" w:rsidRPr="0003373D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C62A12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816E7C" w:rsidRPr="009657EA" w14:paraId="56362EAA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F97032" w14:textId="5AB046BA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Asistent pro sjezd z kopce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DA72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71C5CC69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D9EADB8" w14:textId="1A428982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Asistent pro  rozjezd do kopce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B3C50" w14:textId="31820CE4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1225BE2B" w14:textId="77777777" w:rsidTr="00666D13">
        <w:trPr>
          <w:gridBefore w:val="1"/>
          <w:wBefore w:w="6" w:type="pct"/>
          <w:trHeight w:val="372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7A91522" w14:textId="7F3ECD92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B057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3468733E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FD32D0" w14:textId="4BE61CF3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Boční a hlavové airbagy pro řidiče a spolujezdce s vypínáním airbagu spolujezdce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426F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54862283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19DFFA" w14:textId="358BE856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Centrální zamykání s dálkovým ovládáním, alarmem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341D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45B16C53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E6DD99" w14:textId="332DCC54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008A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621AD0A4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2957CDA" w14:textId="441D789B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Elektrické ovládání oken vpředu i vzadu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382B8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4E5E1075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C310E6" w14:textId="1A818AE3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Elektronický stabilizační program ESP a lepší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21EC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7A9118B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AA3B6A" w14:textId="4993422F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Gumové koberce a vana zavazadlového prostoru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FBFE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4FB022A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26AF6B" w14:textId="25677A17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sz w:val="20"/>
              </w:rPr>
              <w:t>Dvouzónová klimitizace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8285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661FC417" w14:textId="77777777" w:rsidTr="00666D13">
        <w:trPr>
          <w:gridBefore w:val="1"/>
          <w:wBefore w:w="6" w:type="pct"/>
          <w:trHeight w:val="300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DD97B3" w14:textId="1F5A44E4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Mlhové světlomety přední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98CD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190CAE7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B29B77" w14:textId="15E63C3E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Palubní počítač s ukazatelem venkovní teplot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320C3" w14:textId="77777777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73BD1DA4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8E9621" w14:textId="6A5FDC1D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Parkovací senzor vzadu a vpředu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239C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7F1CB275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9271417" w14:textId="7E33ED25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A8568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610D01F3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34F2A8" w14:textId="6F10D3F1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Rezervní kolo ocelové (plnohodnotné), klíč na kola a zvedák vozu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F718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1C21179A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92651F" w14:textId="00226983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Tažné zařízení pro přípustnou hmotnost přívěsu 3,5 t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3919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5A18FE34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93262B" w14:textId="0F36EBFA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3 sedadla v druhé řadě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1470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096E2C8E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0CF37B" w14:textId="37351E33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vyhřívaná, sklopná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BC1A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4A0DF9D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97BC56" w14:textId="613E7F03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E56B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3C3DA65A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53756E9" w14:textId="4F3C745F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Výškově nastavitelná sedadla pro řidiče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DECAF" w14:textId="77777777" w:rsidR="00816E7C" w:rsidRPr="009657EA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3CB5112B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32179F" w14:textId="1F5B20B1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Zadní řada sedadel dělená, sklopná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12BAA" w14:textId="70C50FF8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21D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21D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21D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608A2C25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FE52E19" w14:textId="0BB05608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Systém sledování slepého úhlu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625EF" w14:textId="53028013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E21D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21DE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21DE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33725A5D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F03379" w14:textId="7FC232E5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Dvoustupňová převodovka High / Loft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3723D" w14:textId="529E5337" w:rsidR="00816E7C" w:rsidRPr="00E21DE6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69CACCF2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82ACC87" w14:textId="5596C577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Aktivní uzávěrka zadního diferenciálu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54E53" w14:textId="5ACE8DA1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3FA75226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F9773F8" w14:textId="53239F85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Zadní sklo vyhřívané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8B07C" w14:textId="56102DAB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04346E2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B68CA78" w14:textId="263FA7C9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12 V napájecí zásuvka v místě posádky a zavazadlovém prostoru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2C4A89" w14:textId="3C2B17C3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46D3AF7B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B6723EB" w14:textId="7DD84FDA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Asistent pro udržování vozu v jízdním pruhu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9DBD7" w14:textId="2249D0AA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0C008495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3051B5" w14:textId="5DC8F0BD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Multifunkční volant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B42DA" w14:textId="714170EA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2EC02065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4AB285" w14:textId="7E12DAB6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Tempomat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AF93A7" w14:textId="7695BA8A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23E9AB0C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96134DA" w14:textId="3B5CC933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Podélný střešní nosič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(hagus)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546CA" w14:textId="692231F2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7CEC7414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6F36C9" w14:textId="5F0C86C9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lastRenderedPageBreak/>
              <w:t>Výhodou výškově nastavitelné tažné zařízení s kulovým čepem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57D16" w14:textId="5FE30DD1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816E7C" w:rsidRPr="009657EA" w14:paraId="65C878E2" w14:textId="77777777" w:rsidTr="00666D13">
        <w:trPr>
          <w:gridBefore w:val="1"/>
          <w:wBefore w:w="6" w:type="pct"/>
          <w:trHeight w:val="288"/>
          <w:jc w:val="center"/>
        </w:trPr>
        <w:tc>
          <w:tcPr>
            <w:tcW w:w="37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D5AE86" w14:textId="7798E14F" w:rsidR="00816E7C" w:rsidRPr="009C10EA" w:rsidRDefault="00816E7C" w:rsidP="00816E7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9C10EA">
              <w:rPr>
                <w:rFonts w:ascii="Arial" w:hAnsi="Arial" w:cs="Arial"/>
                <w:color w:val="000000"/>
                <w:sz w:val="20"/>
              </w:rPr>
              <w:t>Střešní nosič s minimální zátězí 75 kg</w:t>
            </w:r>
          </w:p>
        </w:tc>
        <w:tc>
          <w:tcPr>
            <w:tcW w:w="1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546C2" w14:textId="10F629BB" w:rsidR="00816E7C" w:rsidRPr="003C1008" w:rsidRDefault="00816E7C" w:rsidP="00816E7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2364877" w14:textId="77777777" w:rsidR="00A1036E" w:rsidRPr="009657EA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RPr="009657EA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E15F7" w14:textId="77777777" w:rsidR="00EF4EC6" w:rsidRDefault="00EF4EC6">
      <w:pPr>
        <w:spacing w:after="0"/>
      </w:pPr>
      <w:r>
        <w:separator/>
      </w:r>
    </w:p>
  </w:endnote>
  <w:endnote w:type="continuationSeparator" w:id="0">
    <w:p w14:paraId="123492A3" w14:textId="77777777" w:rsidR="00EF4EC6" w:rsidRDefault="00EF4E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BBA5" w14:textId="644076A1" w:rsidR="000B0867" w:rsidRDefault="00F1778B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0" allowOverlap="1" wp14:anchorId="58E705D4" wp14:editId="7BB83119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BFDDB4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 w:rsidR="000B0867">
      <w:t xml:space="preserve">-  </w:t>
    </w:r>
    <w:r w:rsidR="000A3209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0A3209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0A3209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CF65" w14:textId="77777777" w:rsidR="000B0867" w:rsidRDefault="000A3209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A6F3E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234A" w14:textId="73BB0D84" w:rsidR="000B0867" w:rsidRDefault="00F1778B">
    <w:pPr>
      <w:pStyle w:val="Zpa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 wp14:anchorId="31D76AB0" wp14:editId="68B49B6A">
              <wp:simplePos x="0" y="0"/>
              <wp:positionH relativeFrom="column">
                <wp:posOffset>0</wp:posOffset>
              </wp:positionH>
              <wp:positionV relativeFrom="paragraph">
                <wp:posOffset>-6986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15DE6" id="Line 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1AB9F" w14:textId="77777777" w:rsidR="00EF4EC6" w:rsidRDefault="00EF4EC6">
      <w:pPr>
        <w:spacing w:after="0"/>
      </w:pPr>
      <w:r>
        <w:separator/>
      </w:r>
    </w:p>
  </w:footnote>
  <w:footnote w:type="continuationSeparator" w:id="0">
    <w:p w14:paraId="0223FA61" w14:textId="77777777" w:rsidR="00EF4EC6" w:rsidRDefault="00EF4E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66EE5492" w14:textId="77777777">
      <w:trPr>
        <w:cantSplit/>
        <w:trHeight w:val="360"/>
      </w:trPr>
      <w:tc>
        <w:tcPr>
          <w:tcW w:w="1418" w:type="dxa"/>
        </w:tcPr>
        <w:p w14:paraId="5DA8CEB1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300E4C2C" w14:textId="77777777" w:rsidR="000B0867" w:rsidRDefault="00F000A1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fldSimple w:instr=" TITLE  \* MERGEFORMAT ">
            <w:r w:rsidR="009A3B7E">
              <w:rPr>
                <w:b/>
              </w:rPr>
              <w:t>10 1100</w:t>
            </w:r>
          </w:fldSimple>
        </w:p>
      </w:tc>
      <w:tc>
        <w:tcPr>
          <w:tcW w:w="2552" w:type="dxa"/>
        </w:tcPr>
        <w:p w14:paraId="2F8CEEBB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fldSimple w:instr=" DOCPROPERTY &quot;Category&quot;  \* MERGEFORMAT ">
            <w:r w:rsidR="009A3B7E">
              <w:rPr>
                <w:u w:val="single"/>
              </w:rPr>
              <w:t>srpen 2017</w:t>
            </w:r>
          </w:fldSimple>
          <w:fldSimple w:instr=" KEYWORDS  \* MERGEFORMAT ">
            <w:r w:rsidR="009A3B7E">
              <w:t>červenec 2017</w:t>
            </w:r>
          </w:fldSimple>
        </w:p>
      </w:tc>
      <w:tc>
        <w:tcPr>
          <w:tcW w:w="1701" w:type="dxa"/>
        </w:tcPr>
        <w:p w14:paraId="4CAF3EFE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7A1085EA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602F5AE6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B5FC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749E661A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7BBFE050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0B0D5A6C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143"/>
    <w:rsid w:val="00000B8E"/>
    <w:rsid w:val="00004D98"/>
    <w:rsid w:val="00006EE4"/>
    <w:rsid w:val="000115B1"/>
    <w:rsid w:val="00014AEB"/>
    <w:rsid w:val="00031E74"/>
    <w:rsid w:val="0003373D"/>
    <w:rsid w:val="00033974"/>
    <w:rsid w:val="00036C48"/>
    <w:rsid w:val="00037502"/>
    <w:rsid w:val="000422E9"/>
    <w:rsid w:val="00046562"/>
    <w:rsid w:val="000610BE"/>
    <w:rsid w:val="00062BFB"/>
    <w:rsid w:val="00064E73"/>
    <w:rsid w:val="000669B7"/>
    <w:rsid w:val="0008258F"/>
    <w:rsid w:val="000857E4"/>
    <w:rsid w:val="000866B8"/>
    <w:rsid w:val="00087C0F"/>
    <w:rsid w:val="000901FE"/>
    <w:rsid w:val="00094A29"/>
    <w:rsid w:val="00096232"/>
    <w:rsid w:val="000962C5"/>
    <w:rsid w:val="000A3209"/>
    <w:rsid w:val="000A483D"/>
    <w:rsid w:val="000B0867"/>
    <w:rsid w:val="000B3FE0"/>
    <w:rsid w:val="000B6161"/>
    <w:rsid w:val="000D23C7"/>
    <w:rsid w:val="000D3BAF"/>
    <w:rsid w:val="000E094F"/>
    <w:rsid w:val="000E4075"/>
    <w:rsid w:val="000E4875"/>
    <w:rsid w:val="000E57D4"/>
    <w:rsid w:val="000E7DFB"/>
    <w:rsid w:val="000F00FE"/>
    <w:rsid w:val="00104E60"/>
    <w:rsid w:val="00107BD7"/>
    <w:rsid w:val="00117DF8"/>
    <w:rsid w:val="00117FE6"/>
    <w:rsid w:val="00120465"/>
    <w:rsid w:val="00124F44"/>
    <w:rsid w:val="0012591F"/>
    <w:rsid w:val="00127C91"/>
    <w:rsid w:val="0013123E"/>
    <w:rsid w:val="00131953"/>
    <w:rsid w:val="001402BE"/>
    <w:rsid w:val="00143AC1"/>
    <w:rsid w:val="00154C52"/>
    <w:rsid w:val="0015686E"/>
    <w:rsid w:val="001635F3"/>
    <w:rsid w:val="00163C32"/>
    <w:rsid w:val="00164143"/>
    <w:rsid w:val="00167DA4"/>
    <w:rsid w:val="00167E08"/>
    <w:rsid w:val="0017131E"/>
    <w:rsid w:val="0017211D"/>
    <w:rsid w:val="00177614"/>
    <w:rsid w:val="0018023C"/>
    <w:rsid w:val="00193866"/>
    <w:rsid w:val="00195FE6"/>
    <w:rsid w:val="001962D8"/>
    <w:rsid w:val="001A11F8"/>
    <w:rsid w:val="001A197D"/>
    <w:rsid w:val="001A285B"/>
    <w:rsid w:val="001A4DB0"/>
    <w:rsid w:val="001B7025"/>
    <w:rsid w:val="001C1510"/>
    <w:rsid w:val="001C3B58"/>
    <w:rsid w:val="001C4923"/>
    <w:rsid w:val="001C4FF6"/>
    <w:rsid w:val="001C782D"/>
    <w:rsid w:val="001E7079"/>
    <w:rsid w:val="001F28CE"/>
    <w:rsid w:val="001F5EFA"/>
    <w:rsid w:val="001F6FAF"/>
    <w:rsid w:val="001F7362"/>
    <w:rsid w:val="00203176"/>
    <w:rsid w:val="00224E0B"/>
    <w:rsid w:val="00241E6D"/>
    <w:rsid w:val="002442E9"/>
    <w:rsid w:val="00245138"/>
    <w:rsid w:val="00246E5D"/>
    <w:rsid w:val="00256B16"/>
    <w:rsid w:val="00257A2B"/>
    <w:rsid w:val="0026219B"/>
    <w:rsid w:val="00266986"/>
    <w:rsid w:val="00273080"/>
    <w:rsid w:val="00273C77"/>
    <w:rsid w:val="00282DAB"/>
    <w:rsid w:val="00285BDC"/>
    <w:rsid w:val="00286FD5"/>
    <w:rsid w:val="00287610"/>
    <w:rsid w:val="00293992"/>
    <w:rsid w:val="002971B9"/>
    <w:rsid w:val="002A0111"/>
    <w:rsid w:val="002B1118"/>
    <w:rsid w:val="002B3193"/>
    <w:rsid w:val="002B43E2"/>
    <w:rsid w:val="002B55F4"/>
    <w:rsid w:val="002C1149"/>
    <w:rsid w:val="002C4242"/>
    <w:rsid w:val="002C5251"/>
    <w:rsid w:val="002D3FD3"/>
    <w:rsid w:val="002D4DC6"/>
    <w:rsid w:val="002E175F"/>
    <w:rsid w:val="002E59F3"/>
    <w:rsid w:val="003044CC"/>
    <w:rsid w:val="003053C0"/>
    <w:rsid w:val="00306747"/>
    <w:rsid w:val="00312371"/>
    <w:rsid w:val="003131DC"/>
    <w:rsid w:val="00315350"/>
    <w:rsid w:val="00316698"/>
    <w:rsid w:val="0032280B"/>
    <w:rsid w:val="00323A36"/>
    <w:rsid w:val="003325CC"/>
    <w:rsid w:val="00332663"/>
    <w:rsid w:val="003326AE"/>
    <w:rsid w:val="00333CE6"/>
    <w:rsid w:val="00336DCC"/>
    <w:rsid w:val="00341046"/>
    <w:rsid w:val="00347934"/>
    <w:rsid w:val="00362E82"/>
    <w:rsid w:val="00367BF4"/>
    <w:rsid w:val="00375CD0"/>
    <w:rsid w:val="00375F95"/>
    <w:rsid w:val="003807A9"/>
    <w:rsid w:val="00380F9B"/>
    <w:rsid w:val="003827FC"/>
    <w:rsid w:val="00393C2C"/>
    <w:rsid w:val="003A73C9"/>
    <w:rsid w:val="003A74C0"/>
    <w:rsid w:val="003B29A1"/>
    <w:rsid w:val="003B7AF8"/>
    <w:rsid w:val="003C15C5"/>
    <w:rsid w:val="003C4DBD"/>
    <w:rsid w:val="003C5A26"/>
    <w:rsid w:val="003C719B"/>
    <w:rsid w:val="003D1239"/>
    <w:rsid w:val="003D1A6D"/>
    <w:rsid w:val="003D2949"/>
    <w:rsid w:val="003D2D2F"/>
    <w:rsid w:val="003D317C"/>
    <w:rsid w:val="003E226E"/>
    <w:rsid w:val="003F5E1C"/>
    <w:rsid w:val="00400EC5"/>
    <w:rsid w:val="00401816"/>
    <w:rsid w:val="00403665"/>
    <w:rsid w:val="00404460"/>
    <w:rsid w:val="00405C2F"/>
    <w:rsid w:val="004074DC"/>
    <w:rsid w:val="004148B4"/>
    <w:rsid w:val="004158DA"/>
    <w:rsid w:val="00416283"/>
    <w:rsid w:val="004209D2"/>
    <w:rsid w:val="00422B56"/>
    <w:rsid w:val="00433E0E"/>
    <w:rsid w:val="00440B43"/>
    <w:rsid w:val="004534A5"/>
    <w:rsid w:val="004543CB"/>
    <w:rsid w:val="004543F0"/>
    <w:rsid w:val="004552F9"/>
    <w:rsid w:val="0045730C"/>
    <w:rsid w:val="004573D3"/>
    <w:rsid w:val="0046006A"/>
    <w:rsid w:val="00461C01"/>
    <w:rsid w:val="00462127"/>
    <w:rsid w:val="0046402D"/>
    <w:rsid w:val="00465235"/>
    <w:rsid w:val="00471548"/>
    <w:rsid w:val="0047536C"/>
    <w:rsid w:val="00475B20"/>
    <w:rsid w:val="00477CF2"/>
    <w:rsid w:val="004827E4"/>
    <w:rsid w:val="00484DE0"/>
    <w:rsid w:val="00497E5D"/>
    <w:rsid w:val="004B18AD"/>
    <w:rsid w:val="004B6705"/>
    <w:rsid w:val="004C4F45"/>
    <w:rsid w:val="004C64BA"/>
    <w:rsid w:val="004D099D"/>
    <w:rsid w:val="004D465C"/>
    <w:rsid w:val="004D4674"/>
    <w:rsid w:val="004E3F4D"/>
    <w:rsid w:val="004E5DF5"/>
    <w:rsid w:val="004F485C"/>
    <w:rsid w:val="00507396"/>
    <w:rsid w:val="00507D1B"/>
    <w:rsid w:val="00510883"/>
    <w:rsid w:val="00512294"/>
    <w:rsid w:val="005134D1"/>
    <w:rsid w:val="005147E0"/>
    <w:rsid w:val="00515F51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3E13"/>
    <w:rsid w:val="005565E1"/>
    <w:rsid w:val="00556BCE"/>
    <w:rsid w:val="00557AE7"/>
    <w:rsid w:val="00562E4F"/>
    <w:rsid w:val="005670B0"/>
    <w:rsid w:val="00575A2A"/>
    <w:rsid w:val="00576242"/>
    <w:rsid w:val="005829F4"/>
    <w:rsid w:val="0058314D"/>
    <w:rsid w:val="00586BE9"/>
    <w:rsid w:val="00594833"/>
    <w:rsid w:val="00595D11"/>
    <w:rsid w:val="005962EE"/>
    <w:rsid w:val="005A1AA0"/>
    <w:rsid w:val="005A2324"/>
    <w:rsid w:val="005B43FF"/>
    <w:rsid w:val="005C20CD"/>
    <w:rsid w:val="005C3335"/>
    <w:rsid w:val="005C3F9E"/>
    <w:rsid w:val="005C4112"/>
    <w:rsid w:val="005C455A"/>
    <w:rsid w:val="005E0867"/>
    <w:rsid w:val="005E3B4F"/>
    <w:rsid w:val="005F0699"/>
    <w:rsid w:val="005F168B"/>
    <w:rsid w:val="005F3C31"/>
    <w:rsid w:val="005F471E"/>
    <w:rsid w:val="005F50E0"/>
    <w:rsid w:val="005F7C74"/>
    <w:rsid w:val="00600384"/>
    <w:rsid w:val="006005DE"/>
    <w:rsid w:val="00610538"/>
    <w:rsid w:val="00610E9C"/>
    <w:rsid w:val="0061248E"/>
    <w:rsid w:val="006164DD"/>
    <w:rsid w:val="0062314C"/>
    <w:rsid w:val="00624F72"/>
    <w:rsid w:val="00627F88"/>
    <w:rsid w:val="00651158"/>
    <w:rsid w:val="006563B9"/>
    <w:rsid w:val="00660007"/>
    <w:rsid w:val="00666D13"/>
    <w:rsid w:val="00673AE4"/>
    <w:rsid w:val="00674E39"/>
    <w:rsid w:val="006752D2"/>
    <w:rsid w:val="00682BD2"/>
    <w:rsid w:val="00692791"/>
    <w:rsid w:val="00692893"/>
    <w:rsid w:val="00693810"/>
    <w:rsid w:val="00695ED5"/>
    <w:rsid w:val="006A19EE"/>
    <w:rsid w:val="006A6361"/>
    <w:rsid w:val="006B5EDE"/>
    <w:rsid w:val="006C4298"/>
    <w:rsid w:val="006E2661"/>
    <w:rsid w:val="006E3B0B"/>
    <w:rsid w:val="006E691A"/>
    <w:rsid w:val="006F3CC9"/>
    <w:rsid w:val="00701B06"/>
    <w:rsid w:val="0072229F"/>
    <w:rsid w:val="00723992"/>
    <w:rsid w:val="00723BC4"/>
    <w:rsid w:val="007332D0"/>
    <w:rsid w:val="0073672D"/>
    <w:rsid w:val="00736C50"/>
    <w:rsid w:val="00737F3F"/>
    <w:rsid w:val="00741FC3"/>
    <w:rsid w:val="007469BB"/>
    <w:rsid w:val="007473A3"/>
    <w:rsid w:val="00747AB8"/>
    <w:rsid w:val="00747B79"/>
    <w:rsid w:val="007515B1"/>
    <w:rsid w:val="0075268F"/>
    <w:rsid w:val="00753E00"/>
    <w:rsid w:val="00754F35"/>
    <w:rsid w:val="00765EDB"/>
    <w:rsid w:val="00771D90"/>
    <w:rsid w:val="00777F4E"/>
    <w:rsid w:val="007904F0"/>
    <w:rsid w:val="0079790A"/>
    <w:rsid w:val="007B21F8"/>
    <w:rsid w:val="007B6052"/>
    <w:rsid w:val="007C0046"/>
    <w:rsid w:val="007D257B"/>
    <w:rsid w:val="007D4FC6"/>
    <w:rsid w:val="007D7991"/>
    <w:rsid w:val="007E1E09"/>
    <w:rsid w:val="007E2DC6"/>
    <w:rsid w:val="007F14CC"/>
    <w:rsid w:val="007F6D43"/>
    <w:rsid w:val="00803911"/>
    <w:rsid w:val="00803CA2"/>
    <w:rsid w:val="00810FB8"/>
    <w:rsid w:val="0081196A"/>
    <w:rsid w:val="008161A5"/>
    <w:rsid w:val="00816E7C"/>
    <w:rsid w:val="0081710A"/>
    <w:rsid w:val="00817557"/>
    <w:rsid w:val="008317B0"/>
    <w:rsid w:val="00833588"/>
    <w:rsid w:val="00835315"/>
    <w:rsid w:val="008368E1"/>
    <w:rsid w:val="00836AE1"/>
    <w:rsid w:val="008544CB"/>
    <w:rsid w:val="00855DD6"/>
    <w:rsid w:val="0086298E"/>
    <w:rsid w:val="00863E79"/>
    <w:rsid w:val="0086622B"/>
    <w:rsid w:val="00870709"/>
    <w:rsid w:val="00870D58"/>
    <w:rsid w:val="008719A8"/>
    <w:rsid w:val="00873942"/>
    <w:rsid w:val="008777D2"/>
    <w:rsid w:val="00880892"/>
    <w:rsid w:val="00892814"/>
    <w:rsid w:val="008A0003"/>
    <w:rsid w:val="008A7D37"/>
    <w:rsid w:val="008B32B2"/>
    <w:rsid w:val="008B5EB1"/>
    <w:rsid w:val="008B6CA2"/>
    <w:rsid w:val="008D0485"/>
    <w:rsid w:val="008D1470"/>
    <w:rsid w:val="008D2AB8"/>
    <w:rsid w:val="008D2DAC"/>
    <w:rsid w:val="008D363C"/>
    <w:rsid w:val="008D3C63"/>
    <w:rsid w:val="008E0654"/>
    <w:rsid w:val="008E1A0B"/>
    <w:rsid w:val="008E2B18"/>
    <w:rsid w:val="008F35E1"/>
    <w:rsid w:val="008F5A9B"/>
    <w:rsid w:val="00901960"/>
    <w:rsid w:val="009039FF"/>
    <w:rsid w:val="009049A9"/>
    <w:rsid w:val="00907D74"/>
    <w:rsid w:val="0091282E"/>
    <w:rsid w:val="009167F0"/>
    <w:rsid w:val="009212AD"/>
    <w:rsid w:val="00926496"/>
    <w:rsid w:val="00930938"/>
    <w:rsid w:val="00930F36"/>
    <w:rsid w:val="00932360"/>
    <w:rsid w:val="009345C7"/>
    <w:rsid w:val="0094069A"/>
    <w:rsid w:val="00940CBE"/>
    <w:rsid w:val="009422BD"/>
    <w:rsid w:val="00943F4D"/>
    <w:rsid w:val="00944B34"/>
    <w:rsid w:val="00951531"/>
    <w:rsid w:val="00951F8E"/>
    <w:rsid w:val="00954F2A"/>
    <w:rsid w:val="00957712"/>
    <w:rsid w:val="0096390A"/>
    <w:rsid w:val="009657EA"/>
    <w:rsid w:val="00965C97"/>
    <w:rsid w:val="00965F48"/>
    <w:rsid w:val="00966849"/>
    <w:rsid w:val="00966DCB"/>
    <w:rsid w:val="00971DE8"/>
    <w:rsid w:val="00977A75"/>
    <w:rsid w:val="00980D57"/>
    <w:rsid w:val="00981B57"/>
    <w:rsid w:val="00983937"/>
    <w:rsid w:val="00991841"/>
    <w:rsid w:val="00994DAE"/>
    <w:rsid w:val="009A01AA"/>
    <w:rsid w:val="009A19BB"/>
    <w:rsid w:val="009A1A82"/>
    <w:rsid w:val="009A3B7E"/>
    <w:rsid w:val="009A51CA"/>
    <w:rsid w:val="009C10EA"/>
    <w:rsid w:val="009C3144"/>
    <w:rsid w:val="009C7974"/>
    <w:rsid w:val="009D0B86"/>
    <w:rsid w:val="009D1AD8"/>
    <w:rsid w:val="009D23BF"/>
    <w:rsid w:val="009D3A26"/>
    <w:rsid w:val="009E0003"/>
    <w:rsid w:val="009E2E03"/>
    <w:rsid w:val="009E3FA2"/>
    <w:rsid w:val="009E498D"/>
    <w:rsid w:val="009F08D5"/>
    <w:rsid w:val="009F42D4"/>
    <w:rsid w:val="009F759C"/>
    <w:rsid w:val="00A02E1E"/>
    <w:rsid w:val="00A05066"/>
    <w:rsid w:val="00A0705E"/>
    <w:rsid w:val="00A101C3"/>
    <w:rsid w:val="00A1036E"/>
    <w:rsid w:val="00A170B7"/>
    <w:rsid w:val="00A2117A"/>
    <w:rsid w:val="00A3240D"/>
    <w:rsid w:val="00A47623"/>
    <w:rsid w:val="00A61A0D"/>
    <w:rsid w:val="00A61A1F"/>
    <w:rsid w:val="00A67376"/>
    <w:rsid w:val="00A678C6"/>
    <w:rsid w:val="00A713B8"/>
    <w:rsid w:val="00A71DEA"/>
    <w:rsid w:val="00A95505"/>
    <w:rsid w:val="00A95710"/>
    <w:rsid w:val="00A96521"/>
    <w:rsid w:val="00A96F4C"/>
    <w:rsid w:val="00A96F9A"/>
    <w:rsid w:val="00A973CD"/>
    <w:rsid w:val="00AA2707"/>
    <w:rsid w:val="00AA6F3E"/>
    <w:rsid w:val="00AA7636"/>
    <w:rsid w:val="00AB6190"/>
    <w:rsid w:val="00AB6CB0"/>
    <w:rsid w:val="00AD0C0C"/>
    <w:rsid w:val="00AD6998"/>
    <w:rsid w:val="00AD7A4C"/>
    <w:rsid w:val="00AE390D"/>
    <w:rsid w:val="00AE7BE5"/>
    <w:rsid w:val="00AF5505"/>
    <w:rsid w:val="00B00CF1"/>
    <w:rsid w:val="00B03111"/>
    <w:rsid w:val="00B0738C"/>
    <w:rsid w:val="00B21AAF"/>
    <w:rsid w:val="00B22588"/>
    <w:rsid w:val="00B2754E"/>
    <w:rsid w:val="00B276DA"/>
    <w:rsid w:val="00B33266"/>
    <w:rsid w:val="00B3496C"/>
    <w:rsid w:val="00B35502"/>
    <w:rsid w:val="00B3722B"/>
    <w:rsid w:val="00B4004B"/>
    <w:rsid w:val="00B42766"/>
    <w:rsid w:val="00B44284"/>
    <w:rsid w:val="00B447B5"/>
    <w:rsid w:val="00B451F9"/>
    <w:rsid w:val="00B5007C"/>
    <w:rsid w:val="00B55180"/>
    <w:rsid w:val="00B74F55"/>
    <w:rsid w:val="00B87C4E"/>
    <w:rsid w:val="00B90D32"/>
    <w:rsid w:val="00B922A1"/>
    <w:rsid w:val="00B93A77"/>
    <w:rsid w:val="00B965F6"/>
    <w:rsid w:val="00BA4CBE"/>
    <w:rsid w:val="00BA5A3D"/>
    <w:rsid w:val="00BB20EA"/>
    <w:rsid w:val="00BC2297"/>
    <w:rsid w:val="00BC3C09"/>
    <w:rsid w:val="00BC55F1"/>
    <w:rsid w:val="00BD2CF9"/>
    <w:rsid w:val="00BD37CB"/>
    <w:rsid w:val="00BD7DF0"/>
    <w:rsid w:val="00BE24CD"/>
    <w:rsid w:val="00BE6631"/>
    <w:rsid w:val="00BF5752"/>
    <w:rsid w:val="00C02C64"/>
    <w:rsid w:val="00C04E77"/>
    <w:rsid w:val="00C11D3C"/>
    <w:rsid w:val="00C17E52"/>
    <w:rsid w:val="00C24FA1"/>
    <w:rsid w:val="00C32E09"/>
    <w:rsid w:val="00C360CC"/>
    <w:rsid w:val="00C37BAF"/>
    <w:rsid w:val="00C4542D"/>
    <w:rsid w:val="00C461E7"/>
    <w:rsid w:val="00C57307"/>
    <w:rsid w:val="00C63366"/>
    <w:rsid w:val="00C66A16"/>
    <w:rsid w:val="00C73EC8"/>
    <w:rsid w:val="00C749E1"/>
    <w:rsid w:val="00C80840"/>
    <w:rsid w:val="00C8397F"/>
    <w:rsid w:val="00C83CCD"/>
    <w:rsid w:val="00C8424A"/>
    <w:rsid w:val="00C87D89"/>
    <w:rsid w:val="00C97FC3"/>
    <w:rsid w:val="00CA597A"/>
    <w:rsid w:val="00CA7D56"/>
    <w:rsid w:val="00CB5AAC"/>
    <w:rsid w:val="00CB7775"/>
    <w:rsid w:val="00CC4565"/>
    <w:rsid w:val="00CC4C06"/>
    <w:rsid w:val="00CD057E"/>
    <w:rsid w:val="00CD2B49"/>
    <w:rsid w:val="00CD4F23"/>
    <w:rsid w:val="00CE0B8F"/>
    <w:rsid w:val="00CE2EEB"/>
    <w:rsid w:val="00CE4666"/>
    <w:rsid w:val="00CE7DDE"/>
    <w:rsid w:val="00CF1E3F"/>
    <w:rsid w:val="00CF688F"/>
    <w:rsid w:val="00D00DDD"/>
    <w:rsid w:val="00D1397E"/>
    <w:rsid w:val="00D1447B"/>
    <w:rsid w:val="00D149CA"/>
    <w:rsid w:val="00D1784F"/>
    <w:rsid w:val="00D2176A"/>
    <w:rsid w:val="00D31AAC"/>
    <w:rsid w:val="00D32D99"/>
    <w:rsid w:val="00D46BCB"/>
    <w:rsid w:val="00D4785C"/>
    <w:rsid w:val="00D6699E"/>
    <w:rsid w:val="00D832E9"/>
    <w:rsid w:val="00D84A84"/>
    <w:rsid w:val="00D923DC"/>
    <w:rsid w:val="00D9469E"/>
    <w:rsid w:val="00DA42DE"/>
    <w:rsid w:val="00DA587B"/>
    <w:rsid w:val="00DA6B27"/>
    <w:rsid w:val="00DA7D3C"/>
    <w:rsid w:val="00DB2041"/>
    <w:rsid w:val="00DB5284"/>
    <w:rsid w:val="00DB5C06"/>
    <w:rsid w:val="00DC3C9A"/>
    <w:rsid w:val="00DD0962"/>
    <w:rsid w:val="00DD2963"/>
    <w:rsid w:val="00DD31FF"/>
    <w:rsid w:val="00DE5841"/>
    <w:rsid w:val="00DF4077"/>
    <w:rsid w:val="00DF5352"/>
    <w:rsid w:val="00DF6236"/>
    <w:rsid w:val="00DF777F"/>
    <w:rsid w:val="00E010E0"/>
    <w:rsid w:val="00E0448F"/>
    <w:rsid w:val="00E046E2"/>
    <w:rsid w:val="00E06691"/>
    <w:rsid w:val="00E068E4"/>
    <w:rsid w:val="00E15E56"/>
    <w:rsid w:val="00E3167D"/>
    <w:rsid w:val="00E346C8"/>
    <w:rsid w:val="00E3616B"/>
    <w:rsid w:val="00E4346A"/>
    <w:rsid w:val="00E43B8E"/>
    <w:rsid w:val="00E46B76"/>
    <w:rsid w:val="00E47FED"/>
    <w:rsid w:val="00E52190"/>
    <w:rsid w:val="00E5284F"/>
    <w:rsid w:val="00E62C09"/>
    <w:rsid w:val="00E6533F"/>
    <w:rsid w:val="00E66A21"/>
    <w:rsid w:val="00E73648"/>
    <w:rsid w:val="00E74698"/>
    <w:rsid w:val="00E82499"/>
    <w:rsid w:val="00E95BBD"/>
    <w:rsid w:val="00E97C3D"/>
    <w:rsid w:val="00EA4D0A"/>
    <w:rsid w:val="00EA72FA"/>
    <w:rsid w:val="00EC2760"/>
    <w:rsid w:val="00EC4D6C"/>
    <w:rsid w:val="00EC577E"/>
    <w:rsid w:val="00EC7420"/>
    <w:rsid w:val="00ED159C"/>
    <w:rsid w:val="00ED1AC5"/>
    <w:rsid w:val="00ED32E0"/>
    <w:rsid w:val="00EF042F"/>
    <w:rsid w:val="00EF4EC6"/>
    <w:rsid w:val="00EF7B8D"/>
    <w:rsid w:val="00F000A1"/>
    <w:rsid w:val="00F00D7E"/>
    <w:rsid w:val="00F00EEC"/>
    <w:rsid w:val="00F0456D"/>
    <w:rsid w:val="00F15BC6"/>
    <w:rsid w:val="00F15C66"/>
    <w:rsid w:val="00F1778B"/>
    <w:rsid w:val="00F26DF9"/>
    <w:rsid w:val="00F27D97"/>
    <w:rsid w:val="00F322C1"/>
    <w:rsid w:val="00F44460"/>
    <w:rsid w:val="00F46907"/>
    <w:rsid w:val="00F6265B"/>
    <w:rsid w:val="00F707BE"/>
    <w:rsid w:val="00F71C6F"/>
    <w:rsid w:val="00F73C3C"/>
    <w:rsid w:val="00F7626C"/>
    <w:rsid w:val="00F76DCC"/>
    <w:rsid w:val="00F81DBE"/>
    <w:rsid w:val="00F93C72"/>
    <w:rsid w:val="00F948DE"/>
    <w:rsid w:val="00FA6EB8"/>
    <w:rsid w:val="00FB42DE"/>
    <w:rsid w:val="00FB5264"/>
    <w:rsid w:val="00FB6906"/>
    <w:rsid w:val="00FB76E5"/>
    <w:rsid w:val="00FC1E12"/>
    <w:rsid w:val="00FD1705"/>
    <w:rsid w:val="00FD3160"/>
    <w:rsid w:val="00FE3F55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7FA845F"/>
  <w15:docId w15:val="{BDC17592-A2A0-404A-A67B-41FF889E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209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0A3209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0A3209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0A3209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0A3209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0A3209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0A3209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0A3209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0A3209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0A3209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0A3209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0A3209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0A3209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0A3209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0A3209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0A3209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0A3209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0A3209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0A3209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0A3209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0A3209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0A3209"/>
    <w:rPr>
      <w:sz w:val="16"/>
    </w:rPr>
  </w:style>
  <w:style w:type="paragraph" w:styleId="Textkomente">
    <w:name w:val="annotation text"/>
    <w:basedOn w:val="Normln"/>
    <w:link w:val="TextkomenteChar"/>
    <w:semiHidden/>
    <w:rsid w:val="000A3209"/>
    <w:rPr>
      <w:rFonts w:ascii="Arial" w:hAnsi="Arial"/>
    </w:rPr>
  </w:style>
  <w:style w:type="paragraph" w:styleId="Seznam">
    <w:name w:val="List"/>
    <w:basedOn w:val="Normln"/>
    <w:rsid w:val="000A3209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0A3209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0A3209"/>
  </w:style>
  <w:style w:type="character" w:styleId="Hypertextovodkaz">
    <w:name w:val="Hyperlink"/>
    <w:rsid w:val="000A3209"/>
    <w:rPr>
      <w:color w:val="0000FF"/>
      <w:u w:val="single"/>
    </w:rPr>
  </w:style>
  <w:style w:type="paragraph" w:styleId="Zkladntextodsazen3">
    <w:name w:val="Body Text Indent 3"/>
    <w:basedOn w:val="Normln"/>
    <w:rsid w:val="000A3209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0A3209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0A3209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0A3209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9ECD-20AF-4099-AD7D-607C90CD7F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207</TotalTime>
  <Pages>3</Pages>
  <Words>542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162</cp:revision>
  <cp:lastPrinted>2018-05-22T12:04:00Z</cp:lastPrinted>
  <dcterms:created xsi:type="dcterms:W3CDTF">2022-05-03T10:43:00Z</dcterms:created>
  <dcterms:modified xsi:type="dcterms:W3CDTF">2022-12-12T12:42:00Z</dcterms:modified>
  <cp:category>srpen 2017</cp:category>
</cp:coreProperties>
</file>